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BD3984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ins w:id="0" w:author="JiW" w:date="2022-06-26T20:12:00Z">
        <w:r w:rsidR="007A5D0F">
          <w:rPr>
            <w:rFonts w:ascii="Cambria" w:hAnsi="Cambria" w:cs="Arial"/>
            <w:b/>
            <w:bCs/>
            <w:sz w:val="22"/>
            <w:szCs w:val="22"/>
          </w:rPr>
          <w:t>4</w:t>
        </w:r>
      </w:ins>
      <w:del w:id="1" w:author="JiW" w:date="2022-06-26T20:12:00Z">
        <w:r w:rsidDel="007A5D0F">
          <w:rPr>
            <w:rFonts w:ascii="Cambria" w:hAnsi="Cambria" w:cs="Arial"/>
            <w:b/>
            <w:bCs/>
            <w:sz w:val="22"/>
            <w:szCs w:val="22"/>
          </w:rPr>
          <w:delText>5</w:delText>
        </w:r>
      </w:del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478F80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ins w:id="2" w:author="Paweł Krej" w:date="2022-11-02T10:43:00Z">
        <w:r w:rsidR="00A53E78">
          <w:rPr>
            <w:rFonts w:ascii="Arial" w:hAnsi="Arial" w:cs="Arial"/>
            <w:b/>
            <w:lang w:eastAsia="en-GB"/>
          </w:rPr>
          <w:t>210</w:t>
        </w:r>
      </w:ins>
      <w:r>
        <w:rPr>
          <w:rFonts w:ascii="Arial" w:hAnsi="Arial" w:cs="Arial"/>
          <w:b/>
          <w:lang w:eastAsia="en-GB"/>
        </w:rPr>
        <w:t>], data [</w:t>
      </w:r>
      <w:ins w:id="3" w:author="Paweł Krej" w:date="2022-11-02T10:43:00Z">
        <w:r w:rsidR="00A53E78">
          <w:rPr>
            <w:rFonts w:ascii="Arial" w:hAnsi="Arial" w:cs="Arial"/>
            <w:b/>
            <w:lang w:eastAsia="en-GB"/>
          </w:rPr>
          <w:t>31/10/2022</w:t>
        </w:r>
      </w:ins>
      <w:r>
        <w:rPr>
          <w:rFonts w:ascii="Arial" w:hAnsi="Arial" w:cs="Arial"/>
          <w:b/>
          <w:lang w:eastAsia="en-GB"/>
        </w:rPr>
        <w:t>], strona [</w:t>
      </w:r>
      <w:ins w:id="4" w:author="Paweł Krej" w:date="2022-11-02T10:43:00Z">
        <w:r w:rsidR="00A53E78">
          <w:rPr>
            <w:rFonts w:ascii="Arial" w:hAnsi="Arial" w:cs="Arial"/>
            <w:b/>
            <w:lang w:eastAsia="en-GB"/>
          </w:rPr>
          <w:t>603238-2022-PL</w:t>
        </w:r>
      </w:ins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3197EDA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ins w:id="5" w:author="Paweł Krej" w:date="2022-11-02T10:43:00Z">
        <w:r w:rsidR="00A53E78">
          <w:rPr>
            <w:rFonts w:ascii="Arial" w:hAnsi="Arial" w:cs="Arial"/>
            <w:b/>
            <w:lang w:eastAsia="en-GB"/>
          </w:rPr>
          <w:t>2</w:t>
        </w:r>
      </w:ins>
      <w:del w:id="6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7" w:author="Paweł Krej" w:date="2022-11-02T10:44:00Z">
        <w:r w:rsidR="00A53E78">
          <w:rPr>
            <w:rFonts w:ascii="Arial" w:hAnsi="Arial" w:cs="Arial"/>
            <w:b/>
            <w:lang w:eastAsia="en-GB"/>
          </w:rPr>
          <w:t>0</w:t>
        </w:r>
      </w:ins>
      <w:del w:id="8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9" w:author="Paweł Krej" w:date="2022-11-02T10:44:00Z">
        <w:r w:rsidR="00A53E78">
          <w:rPr>
            <w:rFonts w:ascii="Arial" w:hAnsi="Arial" w:cs="Arial"/>
            <w:b/>
            <w:lang w:eastAsia="en-GB"/>
          </w:rPr>
          <w:t>2</w:t>
        </w:r>
      </w:ins>
      <w:del w:id="10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11" w:author="Paweł Krej" w:date="2022-11-02T10:44:00Z">
        <w:r w:rsidR="00A53E78">
          <w:rPr>
            <w:rFonts w:ascii="Arial" w:hAnsi="Arial" w:cs="Arial"/>
            <w:b/>
            <w:lang w:eastAsia="en-GB"/>
          </w:rPr>
          <w:t>2</w:t>
        </w:r>
      </w:ins>
      <w:del w:id="12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]/S [</w:t>
      </w:r>
      <w:ins w:id="13" w:author="Paweł Krej" w:date="2022-11-02T10:44:00Z">
        <w:r w:rsidR="00A53E78">
          <w:rPr>
            <w:rFonts w:ascii="Arial" w:hAnsi="Arial" w:cs="Arial"/>
            <w:b/>
            <w:lang w:eastAsia="en-GB"/>
          </w:rPr>
          <w:t>2</w:t>
        </w:r>
      </w:ins>
      <w:del w:id="14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15" w:author="Paweł Krej" w:date="2022-11-02T10:44:00Z">
        <w:r w:rsidR="00A53E78">
          <w:rPr>
            <w:rFonts w:ascii="Arial" w:hAnsi="Arial" w:cs="Arial"/>
            <w:b/>
            <w:lang w:eastAsia="en-GB"/>
          </w:rPr>
          <w:t>1</w:t>
        </w:r>
      </w:ins>
      <w:del w:id="16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17" w:author="Paweł Krej" w:date="2022-11-02T10:44:00Z">
        <w:r w:rsidR="00A53E78">
          <w:rPr>
            <w:rFonts w:ascii="Arial" w:hAnsi="Arial" w:cs="Arial"/>
            <w:b/>
            <w:lang w:eastAsia="en-GB"/>
          </w:rPr>
          <w:t>0</w:t>
        </w:r>
      </w:ins>
      <w:del w:id="18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]–[</w:t>
      </w:r>
      <w:ins w:id="19" w:author="Paweł Krej" w:date="2022-11-02T10:44:00Z">
        <w:r w:rsidR="00A53E78">
          <w:rPr>
            <w:rFonts w:ascii="Arial" w:hAnsi="Arial" w:cs="Arial"/>
            <w:b/>
            <w:lang w:eastAsia="en-GB"/>
          </w:rPr>
          <w:t>6</w:t>
        </w:r>
      </w:ins>
      <w:del w:id="20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21" w:author="Paweł Krej" w:date="2022-11-02T10:44:00Z">
        <w:r w:rsidR="00A53E78">
          <w:rPr>
            <w:rFonts w:ascii="Arial" w:hAnsi="Arial" w:cs="Arial"/>
            <w:b/>
            <w:lang w:eastAsia="en-GB"/>
          </w:rPr>
          <w:t>0</w:t>
        </w:r>
      </w:ins>
      <w:del w:id="22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23" w:author="Paweł Krej" w:date="2022-11-02T10:44:00Z">
        <w:r w:rsidR="00A53E78">
          <w:rPr>
            <w:rFonts w:ascii="Arial" w:hAnsi="Arial" w:cs="Arial"/>
            <w:b/>
            <w:lang w:eastAsia="en-GB"/>
          </w:rPr>
          <w:t>3</w:t>
        </w:r>
      </w:ins>
      <w:del w:id="24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25" w:author="Paweł Krej" w:date="2022-11-02T10:44:00Z">
        <w:r w:rsidR="00A53E78">
          <w:rPr>
            <w:rFonts w:ascii="Arial" w:hAnsi="Arial" w:cs="Arial"/>
            <w:b/>
            <w:lang w:eastAsia="en-GB"/>
          </w:rPr>
          <w:t>2</w:t>
        </w:r>
      </w:ins>
      <w:del w:id="26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27" w:author="Paweł Krej" w:date="2022-11-02T10:44:00Z">
        <w:r w:rsidR="00A53E78">
          <w:rPr>
            <w:rFonts w:ascii="Arial" w:hAnsi="Arial" w:cs="Arial"/>
            <w:b/>
            <w:lang w:eastAsia="en-GB"/>
          </w:rPr>
          <w:t>3</w:t>
        </w:r>
      </w:ins>
      <w:del w:id="28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29" w:author="Paweł Krej" w:date="2022-11-02T10:44:00Z">
        <w:r w:rsidR="00A53E78">
          <w:rPr>
            <w:rFonts w:ascii="Arial" w:hAnsi="Arial" w:cs="Arial"/>
            <w:b/>
            <w:lang w:eastAsia="en-GB"/>
          </w:rPr>
          <w:t>8</w:t>
        </w:r>
      </w:ins>
      <w:del w:id="30" w:author="Paweł Krej" w:date="2022-11-02T10:44:00Z">
        <w:r w:rsidDel="00A53E78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</w:t>
      </w:r>
      <w:del w:id="31" w:author="Paweł Krej" w:date="2022-11-02T10:44:00Z">
        <w:r w:rsidDel="00A53E78">
          <w:rPr>
            <w:rFonts w:ascii="Arial" w:hAnsi="Arial" w:cs="Arial"/>
            <w:b/>
            <w:lang w:eastAsia="en-GB"/>
          </w:rPr>
          <w:delText>[ ]</w:delText>
        </w:r>
      </w:del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 w:rsidTr="00A53E78">
        <w:trPr>
          <w:trHeight w:val="349"/>
        </w:trPr>
        <w:tc>
          <w:tcPr>
            <w:tcW w:w="4431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402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A53E78" w14:paraId="2297CB96" w14:textId="77777777" w:rsidTr="00A53E78">
        <w:trPr>
          <w:trHeight w:val="349"/>
        </w:trPr>
        <w:tc>
          <w:tcPr>
            <w:tcW w:w="4431" w:type="dxa"/>
          </w:tcPr>
          <w:p w14:paraId="4115327A" w14:textId="77777777" w:rsidR="00A53E78" w:rsidRDefault="00A53E78" w:rsidP="00A53E7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402" w:type="dxa"/>
          </w:tcPr>
          <w:p w14:paraId="63E76948" w14:textId="77777777" w:rsidR="00A53E78" w:rsidRPr="00D56A7E" w:rsidRDefault="00A53E78" w:rsidP="00A53E78">
            <w:pPr>
              <w:pStyle w:val="Default"/>
              <w:rPr>
                <w:ins w:id="32" w:author="Paweł Krej" w:date="2022-11-02T10:45:00Z"/>
                <w:rFonts w:ascii="Liberation Sans" w:hAnsi="Liberation Sans" w:cs="Liberation Sans"/>
                <w:lang w:eastAsia="pl-PL"/>
              </w:rPr>
            </w:pPr>
            <w:ins w:id="33" w:author="Paweł Krej" w:date="2022-11-02T10:45:00Z">
              <w:r>
                <w:rPr>
                  <w:rFonts w:ascii="Arial" w:hAnsi="Arial" w:cs="Arial"/>
                  <w:lang w:eastAsia="en-GB"/>
                </w:rPr>
                <w:t>[</w:t>
              </w:r>
              <w:r w:rsidRPr="00D56A7E">
                <w:rPr>
                  <w:rFonts w:ascii="Liberation Sans" w:hAnsi="Liberation Sans" w:cs="Liberation Sans"/>
                  <w:lang w:eastAsia="pl-PL"/>
                </w:rPr>
                <w:t xml:space="preserve"> </w:t>
              </w:r>
              <w:r w:rsidRPr="00D56A7E">
                <w:rPr>
                  <w:rFonts w:ascii="Liberation Sans" w:hAnsi="Liberation Sans" w:cs="Liberation Sans"/>
                  <w:b/>
                  <w:bCs/>
                  <w:lang w:eastAsia="pl-PL"/>
                </w:rPr>
                <w:t>Nazwa i adresy</w:t>
              </w:r>
            </w:ins>
          </w:p>
          <w:p w14:paraId="3FBECCF8" w14:textId="77777777" w:rsidR="00A53E78" w:rsidRPr="00D56A7E" w:rsidRDefault="00A53E78" w:rsidP="00A53E78">
            <w:pPr>
              <w:suppressAutoHyphens w:val="0"/>
              <w:autoSpaceDE w:val="0"/>
              <w:autoSpaceDN w:val="0"/>
              <w:adjustRightInd w:val="0"/>
              <w:rPr>
                <w:ins w:id="34" w:author="Paweł Krej" w:date="2022-11-02T10:45:00Z"/>
                <w:rFonts w:ascii="Liberation Sans" w:hAnsi="Liberation Sans" w:cs="Liberation Sans"/>
                <w:color w:val="000000"/>
                <w:lang w:eastAsia="pl-PL"/>
              </w:rPr>
            </w:pPr>
          </w:p>
          <w:p w14:paraId="15CA0975" w14:textId="50D61A66" w:rsidR="00A53E78" w:rsidRDefault="00A53E78" w:rsidP="00A53E78">
            <w:pPr>
              <w:suppressAutoHyphens w:val="0"/>
              <w:autoSpaceDE w:val="0"/>
              <w:autoSpaceDN w:val="0"/>
              <w:adjustRightInd w:val="0"/>
              <w:rPr>
                <w:ins w:id="35" w:author="Paweł Krej" w:date="2022-11-02T10:45:00Z"/>
                <w:rFonts w:ascii="Liberation Sans" w:hAnsi="Liberation Sans" w:cs="Liberation Sans"/>
                <w:color w:val="000000"/>
                <w:lang w:eastAsia="pl-PL"/>
              </w:rPr>
            </w:pPr>
            <w:ins w:id="36" w:author="Paweł Krej" w:date="2022-11-02T10:45:00Z">
              <w:r w:rsidRPr="00D56A7E">
                <w:rPr>
                  <w:rFonts w:ascii="Liberation Sans" w:hAnsi="Liberation Sans" w:cs="Liberation Sans"/>
                  <w:color w:val="000000"/>
                  <w:lang w:eastAsia="pl-PL"/>
                </w:rPr>
                <w:t>Oficjalna nazwa: Państwowe Gospodarstwo Leśne Lasy Państwowe Nadleśnictwo Kłobuck</w:t>
              </w:r>
              <w:r>
                <w:rPr>
                  <w:rFonts w:ascii="Liberation Sans" w:hAnsi="Liberation Sans" w:cs="Liberation Sans"/>
                  <w:color w:val="000000"/>
                  <w:lang w:eastAsia="pl-PL"/>
                </w:rPr>
                <w:t xml:space="preserve"> </w:t>
              </w:r>
              <w:r w:rsidRPr="00D56A7E">
                <w:rPr>
                  <w:rFonts w:ascii="Liberation Sans" w:hAnsi="Liberation Sans" w:cs="Liberation Sans"/>
                  <w:color w:val="000000"/>
                  <w:lang w:eastAsia="pl-PL"/>
                </w:rPr>
                <w:t>Krajowy numer identyfikacyjny: S.270.</w:t>
              </w:r>
              <w:r>
                <w:rPr>
                  <w:rFonts w:ascii="Liberation Sans" w:hAnsi="Liberation Sans" w:cs="Liberation Sans"/>
                  <w:color w:val="000000"/>
                  <w:lang w:eastAsia="pl-PL"/>
                </w:rPr>
                <w:t>22.2022</w:t>
              </w:r>
              <w:r>
                <w:rPr>
                  <w:rFonts w:ascii="Liberation Sans" w:hAnsi="Liberation Sans" w:cs="Liberation Sans"/>
                  <w:color w:val="000000"/>
                  <w:lang w:eastAsia="pl-PL"/>
                </w:rPr>
                <w:t xml:space="preserve"> </w:t>
              </w:r>
              <w:r w:rsidRPr="00D56A7E">
                <w:rPr>
                  <w:rFonts w:ascii="Liberation Sans" w:hAnsi="Liberation Sans" w:cs="Liberation Sans"/>
                  <w:color w:val="000000"/>
                  <w:lang w:eastAsia="pl-PL"/>
                </w:rPr>
                <w:t>Adres pocztowy: ul. Zakrzewska 85</w:t>
              </w:r>
            </w:ins>
            <w:ins w:id="37" w:author="Paweł Krej" w:date="2022-11-02T10:46:00Z">
              <w:r>
                <w:rPr>
                  <w:rFonts w:ascii="Liberation Sans" w:hAnsi="Liberation Sans" w:cs="Liberation Sans"/>
                  <w:color w:val="000000"/>
                  <w:lang w:eastAsia="pl-PL"/>
                </w:rPr>
                <w:t xml:space="preserve"> </w:t>
              </w:r>
            </w:ins>
            <w:ins w:id="38" w:author="Paweł Krej" w:date="2022-11-02T10:45:00Z">
              <w:r w:rsidRPr="00D56A7E">
                <w:rPr>
                  <w:rFonts w:ascii="Liberation Sans" w:hAnsi="Liberation Sans" w:cs="Liberation Sans"/>
                  <w:color w:val="000000"/>
                  <w:lang w:eastAsia="pl-PL"/>
                </w:rPr>
                <w:t>Miejscowość: Kłobuck</w:t>
              </w:r>
              <w:r>
                <w:rPr>
                  <w:rFonts w:ascii="Liberation Sans" w:hAnsi="Liberation Sans" w:cs="Liberation Sans"/>
                  <w:color w:val="000000"/>
                  <w:lang w:eastAsia="pl-PL"/>
                </w:rPr>
                <w:t xml:space="preserve"> </w:t>
              </w:r>
            </w:ins>
          </w:p>
          <w:p w14:paraId="02D98C4C" w14:textId="77777777" w:rsidR="00A53E78" w:rsidRDefault="00A53E78" w:rsidP="00A53E78">
            <w:pPr>
              <w:suppressAutoHyphens w:val="0"/>
              <w:autoSpaceDE w:val="0"/>
              <w:autoSpaceDN w:val="0"/>
              <w:adjustRightInd w:val="0"/>
              <w:rPr>
                <w:ins w:id="39" w:author="Paweł Krej" w:date="2022-11-02T10:45:00Z"/>
                <w:rFonts w:ascii="Liberation Sans" w:hAnsi="Liberation Sans" w:cs="Liberation Sans"/>
                <w:color w:val="000000"/>
                <w:lang w:eastAsia="pl-PL"/>
              </w:rPr>
            </w:pPr>
            <w:ins w:id="40" w:author="Paweł Krej" w:date="2022-11-02T10:45:00Z">
              <w:r w:rsidRPr="00D56A7E">
                <w:rPr>
                  <w:rFonts w:ascii="Liberation Sans" w:hAnsi="Liberation Sans" w:cs="Liberation Sans"/>
                  <w:color w:val="000000"/>
                  <w:lang w:eastAsia="pl-PL"/>
                </w:rPr>
                <w:t>Kod NUTS: PL224 Częstochowski</w:t>
              </w:r>
            </w:ins>
          </w:p>
          <w:p w14:paraId="6EE7FB53" w14:textId="77777777" w:rsidR="00A53E78" w:rsidRDefault="00A53E78" w:rsidP="00A53E78">
            <w:pPr>
              <w:suppressAutoHyphens w:val="0"/>
              <w:autoSpaceDE w:val="0"/>
              <w:autoSpaceDN w:val="0"/>
              <w:adjustRightInd w:val="0"/>
              <w:rPr>
                <w:ins w:id="41" w:author="Paweł Krej" w:date="2022-11-02T10:45:00Z"/>
                <w:rFonts w:ascii="Liberation Sans" w:hAnsi="Liberation Sans" w:cs="Liberation Sans"/>
                <w:color w:val="000000"/>
                <w:lang w:eastAsia="pl-PL"/>
              </w:rPr>
            </w:pPr>
            <w:ins w:id="42" w:author="Paweł Krej" w:date="2022-11-02T10:45:00Z">
              <w:r w:rsidRPr="00D56A7E">
                <w:rPr>
                  <w:rFonts w:ascii="Liberation Sans" w:hAnsi="Liberation Sans" w:cs="Liberation Sans"/>
                  <w:color w:val="000000"/>
                  <w:lang w:eastAsia="pl-PL"/>
                </w:rPr>
                <w:t>Kod pocztowy: 42-100</w:t>
              </w:r>
            </w:ins>
          </w:p>
          <w:p w14:paraId="54A19671" w14:textId="77777777" w:rsidR="00A53E78" w:rsidRDefault="00A53E78" w:rsidP="00A53E78">
            <w:pPr>
              <w:suppressAutoHyphens w:val="0"/>
              <w:autoSpaceDE w:val="0"/>
              <w:autoSpaceDN w:val="0"/>
              <w:adjustRightInd w:val="0"/>
              <w:rPr>
                <w:ins w:id="43" w:author="Paweł Krej" w:date="2022-11-02T10:45:00Z"/>
                <w:rFonts w:ascii="Liberation Sans" w:hAnsi="Liberation Sans" w:cs="Liberation Sans"/>
                <w:color w:val="000000"/>
                <w:lang w:eastAsia="pl-PL"/>
              </w:rPr>
            </w:pPr>
            <w:ins w:id="44" w:author="Paweł Krej" w:date="2022-11-02T10:45:00Z">
              <w:r w:rsidRPr="00D56A7E">
                <w:rPr>
                  <w:rFonts w:ascii="Liberation Sans" w:hAnsi="Liberation Sans" w:cs="Liberation Sans"/>
                  <w:color w:val="000000"/>
                  <w:lang w:eastAsia="pl-PL"/>
                </w:rPr>
                <w:t>Państwo: Polska</w:t>
              </w:r>
            </w:ins>
          </w:p>
          <w:p w14:paraId="653E5034" w14:textId="2CCD6014" w:rsidR="00A53E78" w:rsidRDefault="00A53E78" w:rsidP="00A53E7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ins w:id="45" w:author="Paweł Krej" w:date="2022-11-02T10:45:00Z">
              <w:r w:rsidRPr="00D56A7E">
                <w:rPr>
                  <w:rFonts w:ascii="Liberation Sans" w:hAnsi="Liberation Sans" w:cs="Liberation Sans"/>
                  <w:color w:val="000000"/>
                  <w:lang w:eastAsia="pl-PL"/>
                </w:rPr>
                <w:t>Osoba do kontaktów: Nadleśnictwo Kłobuck</w:t>
              </w:r>
              <w:r>
                <w:rPr>
                  <w:rFonts w:ascii="Liberation Sans" w:hAnsi="Liberation Sans" w:cs="Liberation Sans"/>
                  <w:color w:val="000000"/>
                  <w:lang w:eastAsia="pl-PL"/>
                </w:rPr>
                <w:t xml:space="preserve">     </w:t>
              </w:r>
              <w:r w:rsidRPr="00D56A7E">
                <w:rPr>
                  <w:rFonts w:ascii="Liberation Sans" w:hAnsi="Liberation Sans" w:cs="Liberation Sans"/>
                  <w:color w:val="000000"/>
                  <w:lang w:eastAsia="pl-PL"/>
                </w:rPr>
                <w:t xml:space="preserve">E-mail: </w:t>
              </w:r>
              <w:r w:rsidRPr="00D56A7E">
                <w:rPr>
                  <w:rFonts w:ascii="Liberation Sans" w:hAnsi="Liberation Sans" w:cs="Liberation Sans"/>
                  <w:color w:val="000064"/>
                  <w:lang w:eastAsia="pl-PL"/>
                </w:rPr>
                <w:t xml:space="preserve">klobuck@katowice.lasy.gov.pl </w:t>
              </w:r>
              <w:r w:rsidRPr="00D56A7E">
                <w:rPr>
                  <w:rFonts w:ascii="Liberation Sans" w:hAnsi="Liberation Sans" w:cs="Liberation Sans"/>
                  <w:color w:val="000000"/>
                  <w:lang w:eastAsia="pl-PL"/>
                </w:rPr>
                <w:t xml:space="preserve">Tel.: +48 </w:t>
              </w:r>
              <w:r w:rsidRPr="00D56A7E">
                <w:rPr>
                  <w:rFonts w:ascii="Liberation Sans" w:hAnsi="Liberation Sans" w:cs="Liberation Sans"/>
                  <w:color w:val="000000"/>
                  <w:lang w:eastAsia="pl-PL"/>
                </w:rPr>
                <w:lastRenderedPageBreak/>
                <w:t>343171564Faks: +48 343100058</w:t>
              </w:r>
              <w:r w:rsidRPr="00D56A7E">
                <w:rPr>
                  <w:rFonts w:ascii="Liberation Sans" w:hAnsi="Liberation Sans" w:cs="Liberation Sans"/>
                  <w:b/>
                  <w:bCs/>
                  <w:color w:val="000000"/>
                  <w:lang w:eastAsia="pl-PL"/>
                </w:rPr>
                <w:t>Adresy internetowe:</w:t>
              </w:r>
            </w:ins>
            <w:ins w:id="46" w:author="Paweł Krej" w:date="2022-11-02T10:46:00Z">
              <w:r>
                <w:rPr>
                  <w:rFonts w:ascii="Liberation Sans" w:hAnsi="Liberation Sans" w:cs="Liberation Sans"/>
                  <w:b/>
                  <w:bCs/>
                  <w:color w:val="000000"/>
                  <w:lang w:eastAsia="pl-PL"/>
                </w:rPr>
                <w:t xml:space="preserve"> </w:t>
              </w:r>
            </w:ins>
            <w:ins w:id="47" w:author="Paweł Krej" w:date="2022-11-02T10:45:00Z">
              <w:r w:rsidRPr="00D56A7E">
                <w:rPr>
                  <w:rFonts w:ascii="Liberation Sans" w:hAnsi="Liberation Sans" w:cs="Liberation Sans"/>
                  <w:color w:val="000000"/>
                  <w:lang w:eastAsia="pl-PL"/>
                </w:rPr>
                <w:t xml:space="preserve">Główny adres: </w:t>
              </w:r>
              <w:r w:rsidRPr="00D56A7E">
                <w:rPr>
                  <w:rFonts w:ascii="Liberation Sans" w:hAnsi="Liberation Sans" w:cs="Liberation Sans"/>
                  <w:color w:val="000064"/>
                  <w:lang w:eastAsia="pl-PL"/>
                </w:rPr>
                <w:t>https://www.gov.pl/web/nadlesnictwo-klobuck</w:t>
              </w:r>
              <w:r>
                <w:rPr>
                  <w:rFonts w:ascii="Arial" w:hAnsi="Arial" w:cs="Arial"/>
                  <w:lang w:eastAsia="en-GB"/>
                </w:rPr>
                <w:t>]</w:t>
              </w:r>
            </w:ins>
            <w:del w:id="48" w:author="Paweł Krej" w:date="2022-11-02T10:45:00Z">
              <w:r w:rsidDel="004F47F6">
                <w:rPr>
                  <w:rFonts w:ascii="Arial" w:hAnsi="Arial" w:cs="Arial"/>
                  <w:lang w:eastAsia="en-GB"/>
                </w:rPr>
                <w:delText>[   ]</w:delText>
              </w:r>
            </w:del>
          </w:p>
        </w:tc>
      </w:tr>
      <w:tr w:rsidR="00A53E78" w14:paraId="30626919" w14:textId="77777777" w:rsidTr="00A53E78">
        <w:trPr>
          <w:trHeight w:val="485"/>
        </w:trPr>
        <w:tc>
          <w:tcPr>
            <w:tcW w:w="4431" w:type="dxa"/>
          </w:tcPr>
          <w:p w14:paraId="3469F429" w14:textId="77777777" w:rsidR="00A53E78" w:rsidRDefault="00A53E78" w:rsidP="00A53E78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402" w:type="dxa"/>
          </w:tcPr>
          <w:p w14:paraId="5FC8AB59" w14:textId="77777777" w:rsidR="00A53E78" w:rsidRDefault="00A53E78" w:rsidP="00A53E78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A53E78" w14:paraId="5C5B8D9E" w14:textId="77777777" w:rsidTr="00A53E78">
        <w:trPr>
          <w:trHeight w:val="484"/>
        </w:trPr>
        <w:tc>
          <w:tcPr>
            <w:tcW w:w="4431" w:type="dxa"/>
          </w:tcPr>
          <w:p w14:paraId="4A66AFE9" w14:textId="77777777" w:rsidR="00A53E78" w:rsidRDefault="00A53E78" w:rsidP="00A53E7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402" w:type="dxa"/>
          </w:tcPr>
          <w:p w14:paraId="60775097" w14:textId="10933EBA" w:rsidR="00A53E78" w:rsidRDefault="00A53E78" w:rsidP="00A53E7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ins w:id="49" w:author="Paweł Krej" w:date="2022-11-02T10:46:00Z">
              <w:r w:rsidRPr="00D56A7E">
                <w:rPr>
                  <w:rFonts w:ascii="Liberation Sans" w:hAnsi="Liberation Sans" w:cs="Liberation Sans"/>
                  <w:lang w:eastAsia="pl-PL"/>
                </w:rPr>
                <w:t>Wykonywanie usług z zakresu gospodarki leśnej na terenie Nadleśnictwa Kłobuck w roku 202</w:t>
              </w:r>
              <w:r>
                <w:rPr>
                  <w:rFonts w:ascii="Liberation Sans" w:hAnsi="Liberation Sans" w:cs="Liberation Sans"/>
                  <w:lang w:eastAsia="pl-PL"/>
                </w:rPr>
                <w:t>3</w:t>
              </w:r>
            </w:ins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A53E78" w14:paraId="51A838FC" w14:textId="77777777" w:rsidTr="00A53E78">
        <w:trPr>
          <w:trHeight w:val="484"/>
        </w:trPr>
        <w:tc>
          <w:tcPr>
            <w:tcW w:w="4431" w:type="dxa"/>
          </w:tcPr>
          <w:p w14:paraId="3F54BB4B" w14:textId="77777777" w:rsidR="00A53E78" w:rsidRDefault="00A53E78" w:rsidP="00A53E7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402" w:type="dxa"/>
          </w:tcPr>
          <w:p w14:paraId="30A1FE5E" w14:textId="537108B3" w:rsidR="00A53E78" w:rsidRDefault="00A53E78" w:rsidP="00A53E7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ins w:id="50" w:author="Paweł Krej" w:date="2022-11-02T10:46:00Z">
              <w:r>
                <w:rPr>
                  <w:rFonts w:ascii="Arial" w:hAnsi="Arial" w:cs="Arial"/>
                  <w:lang w:eastAsia="en-GB"/>
                </w:rPr>
                <w:t>S.270.22.2022</w:t>
              </w:r>
            </w:ins>
            <w:bookmarkStart w:id="51" w:name="_GoBack"/>
            <w:bookmarkEnd w:id="51"/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</w:t>
            </w:r>
            <w:r>
              <w:rPr>
                <w:rFonts w:ascii="Arial" w:hAnsi="Arial" w:cs="Arial"/>
                <w:lang w:eastAsia="en-GB"/>
              </w:rPr>
              <w:lastRenderedPageBreak/>
              <w:t>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7F410" w14:textId="77777777" w:rsidR="00E3480A" w:rsidRDefault="00E3480A">
      <w:r>
        <w:separator/>
      </w:r>
    </w:p>
  </w:endnote>
  <w:endnote w:type="continuationSeparator" w:id="0">
    <w:p w14:paraId="3C15D2E8" w14:textId="77777777" w:rsidR="00E3480A" w:rsidRDefault="00E34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BC66F2E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53E78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48D97" w14:textId="77777777" w:rsidR="00E3480A" w:rsidRDefault="00E3480A">
      <w:r>
        <w:separator/>
      </w:r>
    </w:p>
  </w:footnote>
  <w:footnote w:type="continuationSeparator" w:id="0">
    <w:p w14:paraId="1061B644" w14:textId="77777777" w:rsidR="00E3480A" w:rsidRDefault="00E3480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A53E78" w:rsidRDefault="00A53E78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A53E78" w:rsidRDefault="00A53E78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52" w:name="_DV_C939"/>
      <w:r>
        <w:rPr>
          <w:rFonts w:ascii="Arial" w:hAnsi="Arial" w:cs="Arial"/>
          <w:sz w:val="16"/>
          <w:szCs w:val="16"/>
        </w:rPr>
        <w:t>osób</w:t>
      </w:r>
      <w:bookmarkEnd w:id="52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W">
    <w15:presenceInfo w15:providerId="None" w15:userId="JiW"/>
  </w15:person>
  <w15:person w15:author="Paweł Krej">
    <w15:presenceInfo w15:providerId="AD" w15:userId="S-1-5-21-1258824510-3303949563-3469234235-31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3E7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480A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4575</Words>
  <Characters>27454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Krej</cp:lastModifiedBy>
  <cp:revision>5</cp:revision>
  <cp:lastPrinted>2017-05-23T10:32:00Z</cp:lastPrinted>
  <dcterms:created xsi:type="dcterms:W3CDTF">2022-06-26T12:58:00Z</dcterms:created>
  <dcterms:modified xsi:type="dcterms:W3CDTF">2022-11-02T09:47:00Z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